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年临床执业医师《消化系统》考试大纲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年临床执业医师《消化系统》考试大纲已经顺利公布，请广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大临床执业医师考生参考：</w:t>
      </w:r>
    </w:p>
    <w:tbl>
      <w:tblPr>
        <w:tblStyle w:val="5"/>
        <w:tblW w:w="932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三、消化系统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（一）食管、胃、十二指肠疾病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1.胃食管反流病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2.食管癌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.急性胃炎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.慢性胃炎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.功能性消化不良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.消化性溃疡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（7）非手术治疗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（8）手术治疗的理论基础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（9）手术适应症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（10）主要手术目的、方法及术后并发症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（11）急性穿孔的诊断、治疗、手术指征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（12）瘢痕性幽门梗阻的临床表现、诊断、治疗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  <w:r>
              <w:rPr>
                <w:rFonts w:ascii="宋体" w:hAnsi="宋体"/>
                <w:sz w:val="24"/>
                <w:szCs w:val="24"/>
              </w:rPr>
              <w:t>.胃癌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（3）临床表现与诊断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（二）肝脏疾病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.肝硬化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.门静脉高压症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.肝性脑病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.脂肪性肝病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.肝脓肿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.肝癌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（三）胆道疾病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胆管、胰管与十二指肠汇合部解剖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2.胆囊结石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（3）胆囊切除术适应证及手术方式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3.急性胆囊炎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（3）急症手术适应证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4.肝外胆管结石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5.急性梗阻性化脓性胆管炎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6.胆管癌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（四）胰腺疾病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1.急性胰腺炎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（6）主要并发症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（7）非手术治疗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（8）手术治疗的适应症及手术方式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2.胰腺癌与壶腹周围癌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（五）肠道疾病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1.克罗恩病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2.溃疡性结肠炎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3.肠易激综合征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4.肠梗阻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（2）病理和病理生理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（4）各种类型肠梗阻的特点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5.结肠癌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（5）治疗及预后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6.肠结核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7.结、直肠息肉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（六）阑尾炎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急性阑尾炎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（1）阑尾的解剖与生理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（7）治疗与手术并发症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（8）特殊类型阑尾炎的诊断和治疗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（七）直肠肛管疾病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（1）直肠的解剖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（2）肛管的解剖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2.肛裂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3.直肠肛管周围脓肿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4.肛瘘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5.痔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6.直肠癌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（3）手术方法及适应证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（八）消化道大出血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1.急性化脓性腹膜炎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（1）腹膜的解剖与生理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（2）原发性和继发性腹膜炎病因及常见致病菌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2.腹腔脓肿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（1）膈下脓肿的诊断和治疗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（2）盆腔脓肿的诊断和治疗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3.结核性腹膜炎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（十）腹外疝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1.腹股沟区解剖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（1）腹股沟管结构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（2）Hesselbach三角组成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（3）股管结构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2.腹股沟疝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（1）发病机制及临床类型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（3）手术治疗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（4）嵌顿性和绞窄性疝的治疗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3.股疝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（十一）腹部损伤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1.腹部闭合性损伤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（3）诊断要点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（4）急症手术探查的指征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（5）非手术治疗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2.常见腹部脏器损伤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（1）脾、肝、胰损伤的临床特点与治疗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（2）小肠、结肠、直肠损伤的临床特点与治疗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12C5"/>
    <w:rsid w:val="00260619"/>
    <w:rsid w:val="004A4065"/>
    <w:rsid w:val="00737D07"/>
    <w:rsid w:val="007B07D7"/>
    <w:rsid w:val="007F292A"/>
    <w:rsid w:val="007F7F35"/>
    <w:rsid w:val="00C533B1"/>
    <w:rsid w:val="00D412C5"/>
    <w:rsid w:val="00D52A7D"/>
    <w:rsid w:val="00E70FE1"/>
    <w:rsid w:val="59742572"/>
    <w:rsid w:val="59B42B52"/>
    <w:rsid w:val="787C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334</Words>
  <Characters>1908</Characters>
  <Lines>15</Lines>
  <Paragraphs>4</Paragraphs>
  <TotalTime>0</TotalTime>
  <ScaleCrop>false</ScaleCrop>
  <LinksUpToDate>false</LinksUpToDate>
  <CharactersWithSpaces>2238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2017-03-21T02:38:00Z</dcterms:created>
  <dc:creator>DELL</dc:creator>
  <cp:lastModifiedBy>酷酷d灵魂</cp:lastModifiedBy>
  <dcterms:modified xsi:type="dcterms:W3CDTF">2019-12-05T03:07:21Z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